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2605963C" w14:textId="77777777" w:rsidTr="00F320AA">
        <w:trPr>
          <w:cantSplit/>
        </w:trPr>
        <w:tc>
          <w:tcPr>
            <w:tcW w:w="1418" w:type="dxa"/>
            <w:vAlign w:val="center"/>
          </w:tcPr>
          <w:p w14:paraId="32B6A480" w14:textId="77777777" w:rsidR="00F320AA" w:rsidRPr="00DF23FC" w:rsidRDefault="00F320AA" w:rsidP="00F320AA">
            <w:pPr>
              <w:spacing w:before="0"/>
              <w:rPr>
                <w:rFonts w:ascii="Verdana" w:hAnsi="Verdana"/>
                <w:position w:val="6"/>
              </w:rPr>
            </w:pPr>
            <w:r>
              <w:rPr>
                <w:noProof/>
                <w:lang w:val="en-US"/>
              </w:rPr>
              <w:drawing>
                <wp:inline distT="0" distB="0" distL="0" distR="0" wp14:anchorId="2200C159" wp14:editId="1206393E">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3D18244"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377F3449" w14:textId="77777777" w:rsidR="00F320AA" w:rsidRDefault="00F320AA" w:rsidP="00F320AA">
            <w:pPr>
              <w:spacing w:before="0" w:line="240" w:lineRule="atLeast"/>
            </w:pPr>
            <w:r>
              <w:rPr>
                <w:noProof/>
              </w:rPr>
              <w:drawing>
                <wp:inline distT="0" distB="0" distL="0" distR="0" wp14:anchorId="13CEC50F" wp14:editId="7E6A9980">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A066F1" w:rsidRPr="00617BE4" w14:paraId="6458A21B" w14:textId="77777777">
        <w:trPr>
          <w:cantSplit/>
        </w:trPr>
        <w:tc>
          <w:tcPr>
            <w:tcW w:w="6911" w:type="dxa"/>
            <w:gridSpan w:val="2"/>
            <w:tcBorders>
              <w:bottom w:val="single" w:sz="12" w:space="0" w:color="auto"/>
            </w:tcBorders>
          </w:tcPr>
          <w:p w14:paraId="3F613ABD"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0172E51" w14:textId="77777777" w:rsidR="00A066F1" w:rsidRPr="00617BE4" w:rsidRDefault="00A066F1" w:rsidP="00A066F1">
            <w:pPr>
              <w:spacing w:before="0" w:line="240" w:lineRule="atLeast"/>
              <w:rPr>
                <w:rFonts w:ascii="Verdana" w:hAnsi="Verdana"/>
                <w:szCs w:val="24"/>
              </w:rPr>
            </w:pPr>
          </w:p>
        </w:tc>
      </w:tr>
      <w:tr w:rsidR="00A066F1" w:rsidRPr="00C324A8" w14:paraId="15BE1D7F" w14:textId="77777777">
        <w:trPr>
          <w:cantSplit/>
        </w:trPr>
        <w:tc>
          <w:tcPr>
            <w:tcW w:w="6911" w:type="dxa"/>
            <w:gridSpan w:val="2"/>
            <w:tcBorders>
              <w:top w:val="single" w:sz="12" w:space="0" w:color="auto"/>
            </w:tcBorders>
          </w:tcPr>
          <w:p w14:paraId="374FC6FE"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A91C84E" w14:textId="77777777" w:rsidR="00A066F1" w:rsidRPr="00C324A8" w:rsidRDefault="00A066F1" w:rsidP="00A066F1">
            <w:pPr>
              <w:spacing w:before="0" w:line="240" w:lineRule="atLeast"/>
              <w:rPr>
                <w:rFonts w:ascii="Verdana" w:hAnsi="Verdana"/>
                <w:sz w:val="20"/>
              </w:rPr>
            </w:pPr>
          </w:p>
        </w:tc>
      </w:tr>
      <w:tr w:rsidR="00A066F1" w:rsidRPr="00C324A8" w14:paraId="42E7E684" w14:textId="77777777">
        <w:trPr>
          <w:cantSplit/>
          <w:trHeight w:val="23"/>
        </w:trPr>
        <w:tc>
          <w:tcPr>
            <w:tcW w:w="6911" w:type="dxa"/>
            <w:gridSpan w:val="2"/>
            <w:shd w:val="clear" w:color="auto" w:fill="auto"/>
          </w:tcPr>
          <w:p w14:paraId="397E5DB7"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3FDE0162" w14:textId="14FA8D97" w:rsidR="00A066F1" w:rsidRPr="00841216" w:rsidRDefault="00F35A76" w:rsidP="00AA666F">
            <w:pPr>
              <w:tabs>
                <w:tab w:val="left" w:pos="851"/>
              </w:tabs>
              <w:spacing w:before="0" w:line="240" w:lineRule="atLeast"/>
              <w:rPr>
                <w:rFonts w:ascii="Verdana" w:hAnsi="Verdana"/>
                <w:sz w:val="20"/>
              </w:rPr>
            </w:pPr>
            <w:r w:rsidRPr="006707DD">
              <w:rPr>
                <w:rFonts w:ascii="Verdana" w:hAnsi="Verdana"/>
                <w:b/>
                <w:sz w:val="20"/>
                <w:lang w:val="it-CH"/>
              </w:rPr>
              <w:t xml:space="preserve">Doc. </w:t>
            </w:r>
            <w:proofErr w:type="gramStart"/>
            <w:r w:rsidRPr="006707DD">
              <w:rPr>
                <w:rFonts w:ascii="Verdana" w:hAnsi="Verdana"/>
                <w:b/>
                <w:sz w:val="20"/>
                <w:lang w:val="it-CH"/>
              </w:rPr>
              <w:t>CPG(</w:t>
            </w:r>
            <w:proofErr w:type="gramEnd"/>
            <w:r w:rsidRPr="006707DD">
              <w:rPr>
                <w:rFonts w:ascii="Verdana" w:hAnsi="Verdana"/>
                <w:b/>
                <w:sz w:val="20"/>
                <w:lang w:val="it-CH"/>
              </w:rPr>
              <w:t>23)0</w:t>
            </w:r>
            <w:r w:rsidR="00746D88">
              <w:rPr>
                <w:rFonts w:ascii="Verdana" w:hAnsi="Verdana"/>
                <w:b/>
                <w:sz w:val="20"/>
                <w:lang w:val="it-CH"/>
              </w:rPr>
              <w:t>36</w:t>
            </w:r>
            <w:r w:rsidRPr="006707DD">
              <w:rPr>
                <w:rFonts w:ascii="Verdana" w:hAnsi="Verdana"/>
                <w:b/>
                <w:sz w:val="20"/>
                <w:lang w:val="it-CH"/>
              </w:rPr>
              <w:t xml:space="preserve"> ANNEX</w:t>
            </w:r>
            <w:r>
              <w:rPr>
                <w:rFonts w:ascii="Verdana" w:hAnsi="Verdana"/>
                <w:b/>
                <w:sz w:val="20"/>
                <w:lang w:val="it-CH"/>
              </w:rPr>
              <w:t xml:space="preserve"> V-22K</w:t>
            </w:r>
            <w:r>
              <w:rPr>
                <w:rFonts w:ascii="Verdana" w:hAnsi="Verdana"/>
                <w:b/>
                <w:sz w:val="20"/>
                <w:lang w:val="it-CH"/>
              </w:rPr>
              <w:br/>
            </w:r>
            <w:r w:rsidR="00E55816">
              <w:rPr>
                <w:rFonts w:ascii="Verdana" w:hAnsi="Verdana"/>
                <w:b/>
                <w:sz w:val="20"/>
              </w:rPr>
              <w:t>Addendum 13 to</w:t>
            </w:r>
            <w:r w:rsidR="00E55816">
              <w:rPr>
                <w:rFonts w:ascii="Verdana" w:hAnsi="Verdana"/>
                <w:b/>
                <w:sz w:val="20"/>
              </w:rPr>
              <w:br/>
              <w:t xml:space="preserve">Document </w:t>
            </w:r>
            <w:r w:rsidR="00AB089D">
              <w:rPr>
                <w:rFonts w:ascii="Verdana" w:hAnsi="Verdana"/>
                <w:b/>
                <w:sz w:val="20"/>
              </w:rPr>
              <w:t xml:space="preserve">XXXX </w:t>
            </w:r>
            <w:r w:rsidR="00E55816">
              <w:rPr>
                <w:rFonts w:ascii="Verdana" w:hAnsi="Verdana"/>
                <w:b/>
                <w:sz w:val="20"/>
              </w:rPr>
              <w:t>(Add.22)</w:t>
            </w:r>
            <w:r w:rsidR="00A066F1" w:rsidRPr="00841216">
              <w:rPr>
                <w:rFonts w:ascii="Verdana" w:hAnsi="Verdana"/>
                <w:b/>
                <w:sz w:val="20"/>
              </w:rPr>
              <w:t>-</w:t>
            </w:r>
            <w:r w:rsidR="005E10C9" w:rsidRPr="00841216">
              <w:rPr>
                <w:rFonts w:ascii="Verdana" w:hAnsi="Verdana"/>
                <w:b/>
                <w:sz w:val="20"/>
              </w:rPr>
              <w:t>E</w:t>
            </w:r>
          </w:p>
        </w:tc>
      </w:tr>
      <w:tr w:rsidR="00A066F1" w:rsidRPr="00C324A8" w14:paraId="0F2C5403" w14:textId="77777777">
        <w:trPr>
          <w:cantSplit/>
          <w:trHeight w:val="23"/>
        </w:trPr>
        <w:tc>
          <w:tcPr>
            <w:tcW w:w="6911" w:type="dxa"/>
            <w:gridSpan w:val="2"/>
            <w:shd w:val="clear" w:color="auto" w:fill="auto"/>
          </w:tcPr>
          <w:p w14:paraId="55832E98"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249F527D"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April 2023</w:t>
            </w:r>
          </w:p>
        </w:tc>
      </w:tr>
      <w:tr w:rsidR="00A066F1" w:rsidRPr="00C324A8" w14:paraId="5F7E196F" w14:textId="77777777">
        <w:trPr>
          <w:cantSplit/>
          <w:trHeight w:val="23"/>
        </w:trPr>
        <w:tc>
          <w:tcPr>
            <w:tcW w:w="6911" w:type="dxa"/>
            <w:gridSpan w:val="2"/>
            <w:shd w:val="clear" w:color="auto" w:fill="auto"/>
          </w:tcPr>
          <w:p w14:paraId="329FBF52"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357B8A86"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0F7EF4B" w14:textId="77777777" w:rsidTr="00025864">
        <w:trPr>
          <w:cantSplit/>
          <w:trHeight w:val="23"/>
        </w:trPr>
        <w:tc>
          <w:tcPr>
            <w:tcW w:w="10031" w:type="dxa"/>
            <w:gridSpan w:val="4"/>
            <w:shd w:val="clear" w:color="auto" w:fill="auto"/>
          </w:tcPr>
          <w:p w14:paraId="03A2A09A" w14:textId="77777777" w:rsidR="00A066F1" w:rsidRPr="00C324A8" w:rsidRDefault="00A066F1" w:rsidP="00A066F1">
            <w:pPr>
              <w:tabs>
                <w:tab w:val="left" w:pos="993"/>
              </w:tabs>
              <w:spacing w:before="0"/>
              <w:rPr>
                <w:rFonts w:ascii="Verdana" w:hAnsi="Verdana"/>
                <w:b/>
                <w:sz w:val="20"/>
              </w:rPr>
            </w:pPr>
          </w:p>
        </w:tc>
      </w:tr>
      <w:tr w:rsidR="00E55816" w:rsidRPr="00C324A8" w14:paraId="2EC96B31" w14:textId="77777777" w:rsidTr="00025864">
        <w:trPr>
          <w:cantSplit/>
          <w:trHeight w:val="23"/>
        </w:trPr>
        <w:tc>
          <w:tcPr>
            <w:tcW w:w="10031" w:type="dxa"/>
            <w:gridSpan w:val="4"/>
            <w:shd w:val="clear" w:color="auto" w:fill="auto"/>
          </w:tcPr>
          <w:p w14:paraId="12A3BE55" w14:textId="77777777" w:rsidR="00E55816" w:rsidRDefault="00884D60" w:rsidP="00E55816">
            <w:pPr>
              <w:pStyle w:val="Source"/>
            </w:pPr>
            <w:r>
              <w:t>European Common Proposals</w:t>
            </w:r>
          </w:p>
        </w:tc>
      </w:tr>
      <w:tr w:rsidR="00E55816" w:rsidRPr="00C324A8" w14:paraId="344D079E" w14:textId="77777777" w:rsidTr="00025864">
        <w:trPr>
          <w:cantSplit/>
          <w:trHeight w:val="23"/>
        </w:trPr>
        <w:tc>
          <w:tcPr>
            <w:tcW w:w="10031" w:type="dxa"/>
            <w:gridSpan w:val="4"/>
            <w:shd w:val="clear" w:color="auto" w:fill="auto"/>
          </w:tcPr>
          <w:p w14:paraId="00220601" w14:textId="77777777" w:rsidR="00E55816" w:rsidRDefault="007D5320" w:rsidP="00E55816">
            <w:pPr>
              <w:pStyle w:val="Title1"/>
            </w:pPr>
            <w:r>
              <w:t>Proposals for the work of the conference</w:t>
            </w:r>
          </w:p>
        </w:tc>
      </w:tr>
      <w:tr w:rsidR="00E55816" w:rsidRPr="00C324A8" w14:paraId="06AF4067" w14:textId="77777777" w:rsidTr="00025864">
        <w:trPr>
          <w:cantSplit/>
          <w:trHeight w:val="23"/>
        </w:trPr>
        <w:tc>
          <w:tcPr>
            <w:tcW w:w="10031" w:type="dxa"/>
            <w:gridSpan w:val="4"/>
            <w:shd w:val="clear" w:color="auto" w:fill="auto"/>
          </w:tcPr>
          <w:p w14:paraId="0A29F52C" w14:textId="77777777" w:rsidR="00E55816" w:rsidRDefault="00E55816" w:rsidP="00E55816">
            <w:pPr>
              <w:pStyle w:val="Title2"/>
            </w:pPr>
          </w:p>
        </w:tc>
      </w:tr>
      <w:tr w:rsidR="00A538A6" w:rsidRPr="00C324A8" w14:paraId="00AC1B21" w14:textId="77777777" w:rsidTr="00025864">
        <w:trPr>
          <w:cantSplit/>
          <w:trHeight w:val="23"/>
        </w:trPr>
        <w:tc>
          <w:tcPr>
            <w:tcW w:w="10031" w:type="dxa"/>
            <w:gridSpan w:val="4"/>
            <w:shd w:val="clear" w:color="auto" w:fill="auto"/>
          </w:tcPr>
          <w:p w14:paraId="0C46515D" w14:textId="77777777" w:rsidR="00A538A6" w:rsidRDefault="004B13CB" w:rsidP="004B13CB">
            <w:pPr>
              <w:pStyle w:val="Agendaitem"/>
            </w:pPr>
            <w:r>
              <w:t>Agenda item 7(K)</w:t>
            </w:r>
          </w:p>
        </w:tc>
      </w:tr>
    </w:tbl>
    <w:bookmarkEnd w:id="4"/>
    <w:bookmarkEnd w:id="5"/>
    <w:p w14:paraId="65997942" w14:textId="77777777" w:rsidR="00187BD9" w:rsidRPr="007341B9" w:rsidRDefault="00AB089D"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4BCDC2A0" w14:textId="77777777" w:rsidR="005370FE" w:rsidRPr="00A23619" w:rsidRDefault="00AB089D" w:rsidP="00A23619">
      <w:r w:rsidRPr="00AC682D">
        <w:t>7(K)</w:t>
      </w:r>
      <w:r w:rsidRPr="00AC682D">
        <w:tab/>
      </w:r>
      <w:r w:rsidRPr="00786399">
        <w:t>Topic K - Modification to Resolution 553 (Rev.WRC-15) to remove certain restrictions that prevent administrations from taking effective advantage of the Resolution</w:t>
      </w:r>
    </w:p>
    <w:p w14:paraId="01DB042B" w14:textId="77777777" w:rsidR="00AB089D" w:rsidRPr="00746D88" w:rsidRDefault="00AB089D" w:rsidP="00AB089D">
      <w:pPr>
        <w:pStyle w:val="Headingb"/>
        <w:rPr>
          <w:lang w:val="en-US"/>
        </w:rPr>
      </w:pPr>
      <w:r w:rsidRPr="00746D88">
        <w:rPr>
          <w:lang w:val="en-US"/>
        </w:rPr>
        <w:t>Introduction</w:t>
      </w:r>
    </w:p>
    <w:p w14:paraId="4A3B99FF" w14:textId="77777777" w:rsidR="00AB089D" w:rsidRDefault="00AB089D" w:rsidP="00AB089D">
      <w:r>
        <w:t xml:space="preserve">Following implementation of Resolution </w:t>
      </w:r>
      <w:r w:rsidRPr="00AB089D">
        <w:rPr>
          <w:b/>
          <w:bCs/>
        </w:rPr>
        <w:t>553 (Rev.WRC-15)</w:t>
      </w:r>
      <w:r>
        <w:t xml:space="preserve"> by some administrations, it was highlighted that some restrictions decided by WRC-15 could prevent administrations from effectively using the Resolution. These specific restrictions can be summarized as follows:</w:t>
      </w:r>
    </w:p>
    <w:p w14:paraId="6B8FA434" w14:textId="58F554F7" w:rsidR="00AB089D" w:rsidRDefault="00AB089D" w:rsidP="00AB089D">
      <w:pPr>
        <w:pStyle w:val="Paragraphedeliste"/>
        <w:numPr>
          <w:ilvl w:val="0"/>
          <w:numId w:val="3"/>
        </w:numPr>
      </w:pPr>
      <w:r>
        <w:t>The restriction that makes the Resolution applicable only once by an administration regardless of whether that administration has succeeded in notifying the intended network.</w:t>
      </w:r>
    </w:p>
    <w:p w14:paraId="009B4433" w14:textId="39BFC309" w:rsidR="00AB089D" w:rsidRDefault="00AB089D" w:rsidP="00AB089D">
      <w:pPr>
        <w:pStyle w:val="Paragraphedeliste"/>
        <w:numPr>
          <w:ilvl w:val="0"/>
          <w:numId w:val="3"/>
        </w:numPr>
      </w:pPr>
      <w:r>
        <w:t>The restriction that prevents an administration to apply the Resolution if it has one pending request at the same orbital position under the normal procedure of coordination in the relevant frequency band.</w:t>
      </w:r>
    </w:p>
    <w:p w14:paraId="5F93FBD1" w14:textId="77777777" w:rsidR="00AB089D" w:rsidRDefault="00AB089D" w:rsidP="00AB089D">
      <w:r>
        <w:t xml:space="preserve">CEPT proposes to remove the above-mentioned restrictions by modifications to paragraphs 1 and 2 of the Attachment to Resolution </w:t>
      </w:r>
      <w:r w:rsidRPr="00AB089D">
        <w:rPr>
          <w:b/>
          <w:bCs/>
        </w:rPr>
        <w:t>553 (Rev.WRC-15)</w:t>
      </w:r>
      <w:r>
        <w:t>. This method increases the chances of effective use of the Resolution by administrations, however, it does not remove the fundamental limitations according to which an administration cannot notify more than one network under the special procedure described in the Resolution and cannot apply the Resolution if it has a notified network in the relevant frequency bands.</w:t>
      </w:r>
    </w:p>
    <w:p w14:paraId="2FB05DC6" w14:textId="1C4469BE" w:rsidR="00241FA2" w:rsidRPr="00E43C81" w:rsidRDefault="00AB089D" w:rsidP="00AB089D">
      <w:pPr>
        <w:pStyle w:val="Headingb"/>
        <w:rPr>
          <w:lang w:val="en-GB"/>
        </w:rPr>
      </w:pPr>
      <w:r w:rsidRPr="00E43C81">
        <w:rPr>
          <w:lang w:val="en-GB"/>
        </w:rPr>
        <w:t>Proposals</w:t>
      </w:r>
    </w:p>
    <w:p w14:paraId="1C0A531E" w14:textId="77777777" w:rsidR="00187BD9" w:rsidRPr="00E43C81" w:rsidRDefault="00187BD9" w:rsidP="00187BD9">
      <w:pPr>
        <w:tabs>
          <w:tab w:val="clear" w:pos="1134"/>
          <w:tab w:val="clear" w:pos="1871"/>
          <w:tab w:val="clear" w:pos="2268"/>
        </w:tabs>
        <w:overflowPunct/>
        <w:autoSpaceDE/>
        <w:autoSpaceDN/>
        <w:adjustRightInd/>
        <w:spacing w:before="0"/>
        <w:textAlignment w:val="auto"/>
      </w:pPr>
      <w:r w:rsidRPr="00E43C81">
        <w:br w:type="page"/>
      </w:r>
    </w:p>
    <w:p w14:paraId="532365BD" w14:textId="68ADEFB2" w:rsidR="00464A39" w:rsidRDefault="00AB089D">
      <w:pPr>
        <w:pStyle w:val="Proposal"/>
      </w:pPr>
      <w:r>
        <w:lastRenderedPageBreak/>
        <w:t>MOD</w:t>
      </w:r>
      <w:r>
        <w:tab/>
        <w:t>EUR/XXXXA22A13/1</w:t>
      </w:r>
    </w:p>
    <w:p w14:paraId="1002D436" w14:textId="21FD2905" w:rsidR="0087044E" w:rsidRPr="001B68D6" w:rsidRDefault="00AB089D" w:rsidP="0087044E">
      <w:pPr>
        <w:pStyle w:val="ResNo"/>
      </w:pPr>
      <w:bookmarkStart w:id="6" w:name="_Toc39649539"/>
      <w:r w:rsidRPr="001B68D6">
        <w:t xml:space="preserve">RESOLUTION </w:t>
      </w:r>
      <w:r w:rsidRPr="001B68D6">
        <w:rPr>
          <w:rStyle w:val="href"/>
        </w:rPr>
        <w:t>553</w:t>
      </w:r>
      <w:r w:rsidRPr="001B68D6">
        <w:t xml:space="preserve"> (rev.WRC</w:t>
      </w:r>
      <w:del w:id="7" w:author="I.T.U." w:date="2022-09-08T09:32:00Z">
        <w:r w:rsidRPr="009B6FEE" w:rsidDel="00EA4777">
          <w:delText>15</w:delText>
        </w:r>
      </w:del>
      <w:ins w:id="8" w:author="I.T.U." w:date="2022-09-08T09:32:00Z">
        <w:r w:rsidRPr="009B6FEE">
          <w:t>23</w:t>
        </w:r>
      </w:ins>
      <w:r w:rsidRPr="001B68D6">
        <w:t>)</w:t>
      </w:r>
      <w:bookmarkEnd w:id="6"/>
    </w:p>
    <w:p w14:paraId="5793D935" w14:textId="77777777" w:rsidR="0087044E" w:rsidRPr="001B68D6" w:rsidRDefault="00AB089D" w:rsidP="0087044E">
      <w:pPr>
        <w:pStyle w:val="Restitle"/>
      </w:pPr>
      <w:bookmarkStart w:id="9" w:name="_Toc327364503"/>
      <w:bookmarkStart w:id="10" w:name="_Toc450048765"/>
      <w:bookmarkStart w:id="11" w:name="_Toc39649540"/>
      <w:r w:rsidRPr="001B68D6">
        <w:t xml:space="preserve">Additional regulatory measures for broadcasting-satellite networks </w:t>
      </w:r>
      <w:r w:rsidRPr="001B68D6">
        <w:br/>
        <w:t xml:space="preserve">in the </w:t>
      </w:r>
      <w:r>
        <w:t xml:space="preserve">frequency band </w:t>
      </w:r>
      <w:r w:rsidRPr="001B68D6">
        <w:t>and 21.4-22</w:t>
      </w:r>
      <w:r>
        <w:t> GHz</w:t>
      </w:r>
      <w:r w:rsidRPr="001B68D6">
        <w:t xml:space="preserve"> in Regions 1 and 3 for the </w:t>
      </w:r>
      <w:r w:rsidRPr="001B68D6">
        <w:br/>
        <w:t xml:space="preserve">enhancement of equitable access to this </w:t>
      </w:r>
      <w:r>
        <w:t xml:space="preserve">frequency </w:t>
      </w:r>
      <w:r w:rsidRPr="001B68D6">
        <w:t>band</w:t>
      </w:r>
      <w:bookmarkEnd w:id="9"/>
      <w:bookmarkEnd w:id="10"/>
      <w:bookmarkEnd w:id="11"/>
    </w:p>
    <w:p w14:paraId="5E00ABEE" w14:textId="654EB7F5" w:rsidR="0087044E" w:rsidRPr="001B68D6" w:rsidRDefault="00AB089D" w:rsidP="0087044E">
      <w:pPr>
        <w:pStyle w:val="Normalaftertitle"/>
      </w:pPr>
      <w:r w:rsidRPr="001B68D6">
        <w:t>The World Radiocommunication Conference (</w:t>
      </w:r>
      <w:del w:id="12" w:author="I.T.U." w:date="2022-09-08T09:32:00Z">
        <w:r w:rsidRPr="009B6FEE" w:rsidDel="00EA4777">
          <w:delText>Geneva</w:delText>
        </w:r>
      </w:del>
      <w:ins w:id="13" w:author="I.T.U." w:date="2022-09-08T09:32:00Z">
        <w:r w:rsidRPr="004973C2">
          <w:t>Dubai</w:t>
        </w:r>
      </w:ins>
      <w:r w:rsidRPr="009B6FEE">
        <w:t>, 20</w:t>
      </w:r>
      <w:del w:id="14" w:author="I.T.U." w:date="2022-09-08T09:32:00Z">
        <w:r w:rsidRPr="009B6FEE" w:rsidDel="00EA4777">
          <w:delText>15</w:delText>
        </w:r>
      </w:del>
      <w:ins w:id="15" w:author="I.T.U." w:date="2022-09-08T09:32:00Z">
        <w:r w:rsidRPr="009B6FEE">
          <w:t>23</w:t>
        </w:r>
      </w:ins>
      <w:r w:rsidRPr="001B68D6">
        <w:t>),</w:t>
      </w:r>
    </w:p>
    <w:p w14:paraId="009272D3" w14:textId="77777777" w:rsidR="00AB089D" w:rsidRPr="009B6FEE" w:rsidRDefault="00AB089D" w:rsidP="00AB089D">
      <w:r w:rsidRPr="009B6FEE">
        <w:t>…</w:t>
      </w:r>
    </w:p>
    <w:p w14:paraId="57FDCCF7" w14:textId="12214EC4" w:rsidR="0087044E" w:rsidRPr="001B68D6" w:rsidRDefault="00AB089D" w:rsidP="0087044E">
      <w:pPr>
        <w:pStyle w:val="AnnexNo"/>
      </w:pPr>
      <w:r w:rsidRPr="001B68D6">
        <w:rPr>
          <w:caps w:val="0"/>
        </w:rPr>
        <w:t>ATTACHMENT TO RESOLUTION 553 (REV.WRC</w:t>
      </w:r>
      <w:r w:rsidRPr="009B6FEE">
        <w:noBreakHyphen/>
      </w:r>
      <w:del w:id="16" w:author="I.T.U." w:date="2022-09-08T09:32:00Z">
        <w:r w:rsidRPr="009B6FEE" w:rsidDel="00EA4777">
          <w:delText>15</w:delText>
        </w:r>
      </w:del>
      <w:ins w:id="17" w:author="I.T.U." w:date="2022-09-08T09:32:00Z">
        <w:r w:rsidRPr="009B6FEE">
          <w:t>23</w:t>
        </w:r>
      </w:ins>
      <w:r w:rsidRPr="001B68D6">
        <w:rPr>
          <w:caps w:val="0"/>
        </w:rPr>
        <w:t>)</w:t>
      </w:r>
    </w:p>
    <w:p w14:paraId="3EACF6B9" w14:textId="77777777" w:rsidR="0087044E" w:rsidRPr="001B68D6" w:rsidRDefault="00AB089D" w:rsidP="0087044E">
      <w:pPr>
        <w:pStyle w:val="Annextitle"/>
        <w:rPr>
          <w:lang w:eastAsia="zh-CN"/>
        </w:rPr>
      </w:pPr>
      <w:r w:rsidRPr="001B68D6">
        <w:rPr>
          <w:lang w:eastAsia="zh-CN"/>
        </w:rPr>
        <w:t xml:space="preserve">Special procedure to be applied for an assignment for a BSS system </w:t>
      </w:r>
      <w:r w:rsidRPr="001B68D6">
        <w:rPr>
          <w:lang w:eastAsia="zh-CN"/>
        </w:rPr>
        <w:br/>
        <w:t>in the frequency band 21.4-22</w:t>
      </w:r>
      <w:r>
        <w:rPr>
          <w:lang w:eastAsia="zh-CN"/>
        </w:rPr>
        <w:t> GHz</w:t>
      </w:r>
      <w:r w:rsidRPr="001B68D6">
        <w:rPr>
          <w:lang w:eastAsia="zh-CN"/>
        </w:rPr>
        <w:t xml:space="preserve"> in Regions 1 and 3</w:t>
      </w:r>
    </w:p>
    <w:p w14:paraId="1D58BE8C" w14:textId="77777777" w:rsidR="00AB089D" w:rsidRDefault="00AB089D" w:rsidP="00AB089D">
      <w:pPr>
        <w:pStyle w:val="Normalaftertitle"/>
        <w:rPr>
          <w:ins w:id="18" w:author="I.T.U." w:date="2022-10-10T15:25:00Z"/>
        </w:rPr>
      </w:pPr>
      <w:r w:rsidRPr="001B68D6">
        <w:t>1</w:t>
      </w:r>
      <w:r w:rsidRPr="001B68D6">
        <w:tab/>
        <w:t xml:space="preserve">The special procedure described in this attachment can only be applied </w:t>
      </w:r>
      <w:del w:id="19" w:author="I.T.U." w:date="2022-10-10T15:25:00Z">
        <w:r w:rsidRPr="001B68D6" w:rsidDel="00DF6A2C">
          <w:delText>once</w:delText>
        </w:r>
      </w:del>
      <w:ins w:id="20" w:author="I.T.U." w:date="2022-10-10T15:25:00Z">
        <w:r w:rsidRPr="009B6FEE">
          <w:t>to one network at a time</w:t>
        </w:r>
      </w:ins>
      <w:r w:rsidRPr="001B68D6">
        <w:t xml:space="preserve"> (except as described in § 3 below) by an administration or an administration acting on behalf of a group of named administrations when </w:t>
      </w:r>
      <w:ins w:id="21" w:author="I.T.U." w:date="2022-10-10T15:25:00Z">
        <w:r w:rsidRPr="009B6FEE">
          <w:t xml:space="preserve">for the frequency band 21.4-22 GHz </w:t>
        </w:r>
      </w:ins>
      <w:r w:rsidRPr="001B68D6">
        <w:t>none of those administrations have</w:t>
      </w:r>
      <w:ins w:id="22" w:author="I.T.U." w:date="2022-10-10T15:25:00Z">
        <w:r>
          <w:t>:</w:t>
        </w:r>
      </w:ins>
    </w:p>
    <w:p w14:paraId="7092BC5A" w14:textId="77777777" w:rsidR="00AB089D" w:rsidRDefault="00AB089D" w:rsidP="00AB089D">
      <w:pPr>
        <w:pStyle w:val="enumlev1"/>
        <w:rPr>
          <w:ins w:id="23" w:author="I.T.U." w:date="2022-10-10T15:26:00Z"/>
        </w:rPr>
      </w:pPr>
      <w:del w:id="24" w:author="I.T.U." w:date="2022-10-10T15:25:00Z">
        <w:r w:rsidRPr="001B68D6" w:rsidDel="00DF6A2C">
          <w:delText xml:space="preserve"> </w:delText>
        </w:r>
      </w:del>
      <w:ins w:id="25" w:author="I.T.U." w:date="2022-10-10T15:25:00Z">
        <w:r>
          <w:t>–</w:t>
        </w:r>
        <w:r>
          <w:tab/>
        </w:r>
      </w:ins>
      <w:r w:rsidRPr="001B68D6">
        <w:t>a network in the MIFR, notified under Article </w:t>
      </w:r>
      <w:r w:rsidRPr="001B68D6">
        <w:rPr>
          <w:b/>
          <w:bCs/>
        </w:rPr>
        <w:t>11</w:t>
      </w:r>
      <w:r w:rsidRPr="001B68D6">
        <w:t xml:space="preserve"> or </w:t>
      </w:r>
    </w:p>
    <w:p w14:paraId="4850AB13" w14:textId="77777777" w:rsidR="00AB089D" w:rsidRDefault="00AB089D" w:rsidP="00AB089D">
      <w:pPr>
        <w:pStyle w:val="enumlev1"/>
        <w:rPr>
          <w:ins w:id="26" w:author="I.T.U." w:date="2022-10-10T15:26:00Z"/>
        </w:rPr>
      </w:pPr>
      <w:ins w:id="27" w:author="I.T.U." w:date="2022-10-10T15:26:00Z">
        <w:r>
          <w:t>–</w:t>
        </w:r>
        <w:r>
          <w:tab/>
        </w:r>
        <w:r w:rsidRPr="009B6FEE">
          <w:t xml:space="preserve">more than one network </w:t>
        </w:r>
      </w:ins>
      <w:r w:rsidRPr="001B68D6">
        <w:t>successfully examined under No. </w:t>
      </w:r>
      <w:r w:rsidRPr="001B68D6">
        <w:rPr>
          <w:b/>
          <w:bCs/>
        </w:rPr>
        <w:t>9.34</w:t>
      </w:r>
      <w:r w:rsidRPr="001B68D6">
        <w:t xml:space="preserve"> and published under No. </w:t>
      </w:r>
      <w:r w:rsidRPr="001B68D6">
        <w:rPr>
          <w:b/>
          <w:bCs/>
        </w:rPr>
        <w:t>9.38</w:t>
      </w:r>
      <w:r w:rsidRPr="001B68D6">
        <w:t xml:space="preserve"> </w:t>
      </w:r>
      <w:ins w:id="28" w:author="I.T.U." w:date="2022-10-10T15:26:00Z">
        <w:r w:rsidRPr="00A049D3">
          <w:t>at the same orbital position as the one of this special procedure or</w:t>
        </w:r>
        <w:r w:rsidRPr="001B68D6">
          <w:t xml:space="preserve"> </w:t>
        </w:r>
      </w:ins>
    </w:p>
    <w:p w14:paraId="59BFE4C6" w14:textId="77777777" w:rsidR="00AB089D" w:rsidRDefault="00AB089D" w:rsidP="00AB089D">
      <w:pPr>
        <w:pStyle w:val="enumlev1"/>
        <w:rPr>
          <w:ins w:id="29" w:author="I.T.U." w:date="2022-10-10T15:27:00Z"/>
        </w:rPr>
      </w:pPr>
      <w:ins w:id="30" w:author="I.T.U." w:date="2022-10-10T15:27:00Z">
        <w:r>
          <w:t>–</w:t>
        </w:r>
        <w:r>
          <w:tab/>
        </w:r>
        <w:r w:rsidRPr="00A049D3">
          <w:t>a network successfully examined under No. </w:t>
        </w:r>
        <w:r w:rsidRPr="00A049D3">
          <w:rPr>
            <w:rStyle w:val="Artref"/>
            <w:b/>
            <w:bCs/>
          </w:rPr>
          <w:t>9.34</w:t>
        </w:r>
        <w:r w:rsidRPr="00A049D3">
          <w:t xml:space="preserve"> and published under No. </w:t>
        </w:r>
        <w:r w:rsidRPr="00A049D3">
          <w:rPr>
            <w:rStyle w:val="Artref"/>
            <w:b/>
            <w:bCs/>
          </w:rPr>
          <w:t>9.38</w:t>
        </w:r>
        <w:r w:rsidRPr="00A049D3">
          <w:t xml:space="preserve"> at an orbital position different from the one of this special procedure</w:t>
        </w:r>
        <w:r>
          <w:t>.</w:t>
        </w:r>
      </w:ins>
    </w:p>
    <w:p w14:paraId="31B856D9" w14:textId="77777777" w:rsidR="00AB089D" w:rsidRPr="001B68D6" w:rsidRDefault="00AB089D" w:rsidP="00AB089D">
      <w:del w:id="31" w:author="I.T.U." w:date="2022-10-10T15:27:00Z">
        <w:r w:rsidRPr="001B68D6" w:rsidDel="00AD6315">
          <w:delText xml:space="preserve">for the </w:delText>
        </w:r>
        <w:r w:rsidDel="00AD6315">
          <w:delText xml:space="preserve">frequency </w:delText>
        </w:r>
        <w:r w:rsidRPr="001B68D6" w:rsidDel="00AD6315">
          <w:delText>band 21.4-22</w:delText>
        </w:r>
        <w:r w:rsidDel="00AD6315">
          <w:delText> GHz</w:delText>
        </w:r>
        <w:r w:rsidRPr="001B68D6" w:rsidDel="00AD6315">
          <w:delText xml:space="preserve">. </w:delText>
        </w:r>
      </w:del>
      <w:r w:rsidRPr="001B68D6">
        <w:t>In case of countries complying with § 3 below, the special procedures described in this attachment can also be applied</w:t>
      </w:r>
      <w:r w:rsidRPr="001B68D6">
        <w:rPr>
          <w:rStyle w:val="Appelnotedebasdep"/>
          <w:rFonts w:ascii="TimesNewRoman" w:hAnsi="TimesNewRoman" w:cs="TimesNewRoman"/>
          <w:szCs w:val="24"/>
        </w:rPr>
        <w:footnoteReference w:customMarkFollows="1" w:id="1"/>
        <w:t>1</w:t>
      </w:r>
      <w:r w:rsidRPr="001B68D6">
        <w:t xml:space="preserve"> by an administration when this administration has networks in the MIFR, notified under Article </w:t>
      </w:r>
      <w:r w:rsidRPr="001B68D6">
        <w:rPr>
          <w:b/>
        </w:rPr>
        <w:t>11</w:t>
      </w:r>
      <w:r w:rsidRPr="001B68D6">
        <w:t xml:space="preserve"> or </w:t>
      </w:r>
      <w:ins w:id="32" w:author="I.T.U." w:date="2022-10-10T15:27:00Z">
        <w:r w:rsidRPr="009B6FEE">
          <w:t xml:space="preserve">more than one network </w:t>
        </w:r>
      </w:ins>
      <w:r w:rsidRPr="001B68D6">
        <w:t>successfully examined under No. </w:t>
      </w:r>
      <w:r w:rsidRPr="001B68D6">
        <w:rPr>
          <w:b/>
        </w:rPr>
        <w:t>9.34</w:t>
      </w:r>
      <w:r w:rsidRPr="001B68D6">
        <w:t xml:space="preserve"> and published under No. </w:t>
      </w:r>
      <w:r w:rsidRPr="001B68D6">
        <w:rPr>
          <w:b/>
        </w:rPr>
        <w:t>9.38</w:t>
      </w:r>
      <w:r w:rsidRPr="001B68D6">
        <w:t xml:space="preserve"> </w:t>
      </w:r>
      <w:ins w:id="33" w:author="I.T.U." w:date="2022-10-10T15:27:00Z">
        <w:r w:rsidRPr="009B6FEE">
          <w:t>at the same orbital position as the one of this special procedure or a network successfully examined under No. </w:t>
        </w:r>
        <w:r w:rsidRPr="009B6FEE">
          <w:rPr>
            <w:rStyle w:val="Artref"/>
            <w:b/>
            <w:bCs/>
          </w:rPr>
          <w:t>9.34</w:t>
        </w:r>
        <w:r w:rsidRPr="009B6FEE">
          <w:t xml:space="preserve"> and published under No. </w:t>
        </w:r>
        <w:r w:rsidRPr="009B6FEE">
          <w:rPr>
            <w:rStyle w:val="Artref"/>
            <w:b/>
            <w:bCs/>
          </w:rPr>
          <w:t>9.38</w:t>
        </w:r>
        <w:r w:rsidRPr="009B6FEE">
          <w:t xml:space="preserve"> at an orbital position different from the one of this special procedure </w:t>
        </w:r>
      </w:ins>
      <w:r w:rsidRPr="001B68D6">
        <w:t xml:space="preserve">for the </w:t>
      </w:r>
      <w:r>
        <w:t xml:space="preserve">frequency </w:t>
      </w:r>
      <w:r w:rsidRPr="001B68D6">
        <w:t>band 21.4-22</w:t>
      </w:r>
      <w:r>
        <w:t> GHz</w:t>
      </w:r>
      <w:r w:rsidRPr="001B68D6">
        <w:t xml:space="preserve">, but which, combined, do not include its entire territory in the service area. Each one of the administrations in a group will lose its right to apply </w:t>
      </w:r>
      <w:proofErr w:type="gramStart"/>
      <w:r w:rsidRPr="001B68D6">
        <w:t>this special procedures</w:t>
      </w:r>
      <w:proofErr w:type="gramEnd"/>
      <w:r w:rsidRPr="001B68D6">
        <w:t xml:space="preserve"> individually or as a member of another group.</w:t>
      </w:r>
      <w:ins w:id="34" w:author="I.T.U." w:date="2022-10-10T15:27:00Z">
        <w:r w:rsidRPr="009B6FEE">
          <w:rPr>
            <w:sz w:val="16"/>
            <w:szCs w:val="16"/>
          </w:rPr>
          <w:t>     (WRC-23)</w:t>
        </w:r>
      </w:ins>
    </w:p>
    <w:p w14:paraId="07E89149" w14:textId="77777777" w:rsidR="00AB089D" w:rsidRPr="009B6FEE" w:rsidRDefault="00AB089D" w:rsidP="00AB089D">
      <w:bookmarkStart w:id="35" w:name="_Hlk111241744"/>
      <w:bookmarkStart w:id="36" w:name="_Hlk112912830"/>
      <w:bookmarkStart w:id="37" w:name="_Toc330560567"/>
      <w:bookmarkStart w:id="38" w:name="_Toc42084216"/>
      <w:r w:rsidRPr="009B6FEE">
        <w:t>2</w:t>
      </w:r>
      <w:r w:rsidRPr="009B6FEE">
        <w:tab/>
        <w:t xml:space="preserve">In the case that an administration </w:t>
      </w:r>
      <w:bookmarkEnd w:id="35"/>
      <w:r w:rsidRPr="009B6FEE">
        <w:t xml:space="preserve">that has already made a submission under this special procedure, either individually or as a part of a group (except as described in § 3 below), at a later stage submits a new submission, this new submission cannot benefit from this special procedure </w:t>
      </w:r>
      <w:ins w:id="39" w:author="I.T.U." w:date="2022-11-08T10:06:00Z">
        <w:r w:rsidRPr="009B6FEE">
          <w:t>except if the network associated with the previous submission under this special procedure has not been notified prior to the ITU regulatory deadline</w:t>
        </w:r>
      </w:ins>
      <w:r w:rsidRPr="00E43C81">
        <w:t>.</w:t>
      </w:r>
      <w:ins w:id="40" w:author="I.T.U." w:date="2022-09-08T09:34:00Z">
        <w:r w:rsidRPr="009B6FEE">
          <w:rPr>
            <w:sz w:val="16"/>
            <w:szCs w:val="16"/>
          </w:rPr>
          <w:t>     (WRC-23)</w:t>
        </w:r>
      </w:ins>
    </w:p>
    <w:p w14:paraId="59F28532" w14:textId="37F7838F" w:rsidR="00AB089D" w:rsidRPr="007C721C" w:rsidRDefault="00AB089D" w:rsidP="00AB089D">
      <w:pPr>
        <w:rPr>
          <w:ins w:id="41" w:author="PTB-7" w:date="2023-04-26T10:46:00Z"/>
          <w:bCs/>
        </w:rPr>
      </w:pPr>
      <w:ins w:id="42" w:author="PTB-7" w:date="2023-04-26T10:46:00Z">
        <w:r w:rsidRPr="00AB089D">
          <w:lastRenderedPageBreak/>
          <w:t>2</w:t>
        </w:r>
        <w:r w:rsidRPr="00AB089D">
          <w:rPr>
            <w:i/>
            <w:iCs/>
          </w:rPr>
          <w:t>bis</w:t>
        </w:r>
        <w:r w:rsidRPr="00AB089D">
          <w:tab/>
        </w:r>
        <w:proofErr w:type="gramStart"/>
        <w:r w:rsidRPr="00AB089D">
          <w:t>I</w:t>
        </w:r>
        <w:r w:rsidRPr="00AB089D">
          <w:rPr>
            <w:lang w:eastAsia="zh-CN"/>
          </w:rPr>
          <w:t>n</w:t>
        </w:r>
        <w:proofErr w:type="gramEnd"/>
        <w:r w:rsidRPr="00AB089D">
          <w:rPr>
            <w:lang w:eastAsia="zh-CN"/>
          </w:rPr>
          <w:t xml:space="preserve"> order to benefit from application of the special procedure, the submitting administration may either withdraw or modify its submission previously sent to the Bureau under </w:t>
        </w:r>
        <w:r w:rsidRPr="00AB089D">
          <w:t>the normal procedure and successfully examined under No. </w:t>
        </w:r>
        <w:r w:rsidRPr="00AB089D">
          <w:rPr>
            <w:rStyle w:val="Artref"/>
            <w:b/>
            <w:bCs/>
          </w:rPr>
          <w:t>9.34</w:t>
        </w:r>
        <w:r w:rsidRPr="00AB089D">
          <w:t xml:space="preserve"> and published </w:t>
        </w:r>
        <w:r w:rsidRPr="00AB089D">
          <w:rPr>
            <w:bCs/>
          </w:rPr>
          <w:t>under No. </w:t>
        </w:r>
        <w:r w:rsidRPr="00AB089D">
          <w:rPr>
            <w:rStyle w:val="Artref"/>
            <w:b/>
            <w:bCs/>
          </w:rPr>
          <w:t>9.38</w:t>
        </w:r>
        <w:r w:rsidRPr="00AB089D">
          <w:rPr>
            <w:bCs/>
          </w:rPr>
          <w:t>. In the case of modification, it shall be within the envelope characteristics of the previous</w:t>
        </w:r>
        <w:r w:rsidRPr="00AB089D">
          <w:rPr>
            <w:lang w:eastAsia="zh-CN"/>
          </w:rPr>
          <w:t xml:space="preserve"> submission</w:t>
        </w:r>
        <w:r w:rsidRPr="00AB089D">
          <w:rPr>
            <w:bCs/>
          </w:rPr>
          <w:t xml:space="preserve"> in order to retain the original date of receipt. If the previous submission includes several frequency bands, the modification can be applied to the frequency band 21.4-22 GHz by separating it as an independent submission under the special procedure.</w:t>
        </w:r>
      </w:ins>
    </w:p>
    <w:p w14:paraId="0DA7AC8B" w14:textId="77777777" w:rsidR="00AB089D" w:rsidRDefault="00AB089D" w:rsidP="00AB089D">
      <w:pPr>
        <w:jc w:val="both"/>
      </w:pPr>
      <w:r w:rsidRPr="009B6FEE">
        <w:t>…</w:t>
      </w:r>
      <w:bookmarkEnd w:id="36"/>
      <w:bookmarkEnd w:id="37"/>
      <w:bookmarkEnd w:id="38"/>
    </w:p>
    <w:p w14:paraId="44D106DA" w14:textId="3B39F2F0" w:rsidR="00464A39" w:rsidRDefault="00464A39">
      <w:pPr>
        <w:pStyle w:val="Reasons"/>
      </w:pPr>
    </w:p>
    <w:sectPr w:rsidR="00464A39">
      <w:headerReference w:type="default" r:id="rId14"/>
      <w:footerReference w:type="even" r:id="rId15"/>
      <w:footerReference w:type="default" r:id="rId16"/>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D8094" w14:textId="77777777" w:rsidR="00242353" w:rsidRDefault="00242353">
      <w:r>
        <w:separator/>
      </w:r>
    </w:p>
  </w:endnote>
  <w:endnote w:type="continuationSeparator" w:id="0">
    <w:p w14:paraId="2362B17A" w14:textId="77777777" w:rsidR="00242353" w:rsidRDefault="0024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5E9F2" w14:textId="77777777" w:rsidR="00E45D05" w:rsidRDefault="00E45D05">
    <w:pPr>
      <w:framePr w:wrap="around" w:vAnchor="text" w:hAnchor="margin" w:xAlign="right" w:y="1"/>
    </w:pPr>
    <w:r>
      <w:fldChar w:fldCharType="begin"/>
    </w:r>
    <w:r>
      <w:instrText xml:space="preserve">PAGE  </w:instrText>
    </w:r>
    <w:r>
      <w:fldChar w:fldCharType="end"/>
    </w:r>
  </w:p>
  <w:p w14:paraId="76ACC8F8" w14:textId="0C40A73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746D88">
      <w:rPr>
        <w:noProof/>
      </w:rPr>
      <w:t>01.05.23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D2F94"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6E18F" w14:textId="77777777" w:rsidR="00242353" w:rsidRDefault="00242353">
      <w:r>
        <w:rPr>
          <w:b/>
        </w:rPr>
        <w:t>_______________</w:t>
      </w:r>
    </w:p>
  </w:footnote>
  <w:footnote w:type="continuationSeparator" w:id="0">
    <w:p w14:paraId="610A069B" w14:textId="77777777" w:rsidR="00242353" w:rsidRDefault="00242353">
      <w:r>
        <w:continuationSeparator/>
      </w:r>
    </w:p>
  </w:footnote>
  <w:footnote w:id="1">
    <w:p w14:paraId="74930C23" w14:textId="77777777" w:rsidR="00AB089D" w:rsidRPr="00925934" w:rsidRDefault="00AB089D" w:rsidP="00AB089D">
      <w:pPr>
        <w:pStyle w:val="Notedebasdepage"/>
      </w:pPr>
      <w:r w:rsidRPr="00925934">
        <w:rPr>
          <w:rStyle w:val="Appelnotedebasdep"/>
        </w:rPr>
        <w:t>1</w:t>
      </w:r>
      <w:r w:rsidRPr="00925934">
        <w:tab/>
        <w:t xml:space="preserve">The number of submissions shall not exceed the number of orbital locations for national assignments in the </w:t>
      </w:r>
      <w:r>
        <w:t>Appendix </w:t>
      </w:r>
      <w:r w:rsidRPr="00925934">
        <w:rPr>
          <w:b/>
          <w:bCs/>
        </w:rPr>
        <w:t>30</w:t>
      </w:r>
      <w:r w:rsidRPr="00925934">
        <w:t xml:space="preserve"> Plan, reduced by the number of orbit locations of that administration for</w:t>
      </w:r>
      <w:r w:rsidRPr="00925934">
        <w:rPr>
          <w:rFonts w:ascii="TimesNewRoman" w:hAnsi="TimesNewRoman" w:cs="TimesNewRoman"/>
          <w:szCs w:val="24"/>
        </w:rPr>
        <w:t xml:space="preserve"> networks in the MIFR, submissions notified under </w:t>
      </w:r>
      <w:r>
        <w:rPr>
          <w:rFonts w:ascii="TimesNewRoman" w:hAnsi="TimesNewRoman" w:cs="TimesNewRoman"/>
          <w:szCs w:val="24"/>
        </w:rPr>
        <w:t>Article </w:t>
      </w:r>
      <w:r w:rsidRPr="00925934">
        <w:rPr>
          <w:rFonts w:ascii="TimesNewRoman" w:hAnsi="TimesNewRoman" w:cs="TimesNewRoman"/>
          <w:b/>
          <w:szCs w:val="24"/>
        </w:rPr>
        <w:t>11</w:t>
      </w:r>
      <w:r w:rsidRPr="00925934">
        <w:rPr>
          <w:rFonts w:ascii="TimesNewRoman" w:hAnsi="TimesNewRoman" w:cs="TimesNewRoman"/>
          <w:szCs w:val="24"/>
        </w:rPr>
        <w:t xml:space="preserve"> and submissions successfully examined under </w:t>
      </w:r>
      <w:r>
        <w:rPr>
          <w:rFonts w:ascii="TimesNewRoman" w:hAnsi="TimesNewRoman" w:cs="TimesNewRoman"/>
          <w:szCs w:val="24"/>
        </w:rPr>
        <w:t>No. </w:t>
      </w:r>
      <w:r w:rsidRPr="00925934">
        <w:rPr>
          <w:rFonts w:ascii="TimesNewRoman" w:hAnsi="TimesNewRoman" w:cs="TimesNewRoman"/>
          <w:b/>
          <w:szCs w:val="24"/>
        </w:rPr>
        <w:t>9.34</w:t>
      </w:r>
      <w:r w:rsidRPr="00925934">
        <w:rPr>
          <w:rFonts w:ascii="TimesNewRoman" w:hAnsi="TimesNewRoman" w:cs="TimesNewRoman"/>
          <w:szCs w:val="24"/>
        </w:rPr>
        <w:t xml:space="preserve"> and published under </w:t>
      </w:r>
      <w:r>
        <w:rPr>
          <w:rFonts w:ascii="TimesNewRoman" w:hAnsi="TimesNewRoman" w:cs="TimesNewRoman"/>
          <w:szCs w:val="24"/>
        </w:rPr>
        <w:t>No. </w:t>
      </w:r>
      <w:r w:rsidRPr="00925934">
        <w:rPr>
          <w:rFonts w:ascii="TimesNewRoman" w:hAnsi="TimesNewRoman" w:cs="TimesNewRoman"/>
          <w:b/>
          <w:szCs w:val="24"/>
        </w:rPr>
        <w:t>9.38</w:t>
      </w:r>
      <w:r w:rsidRPr="0092593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4B136"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CEF378F" w14:textId="77777777" w:rsidR="00A066F1" w:rsidRPr="00A066F1" w:rsidRDefault="00BC75DE" w:rsidP="00241FA2">
    <w:pPr>
      <w:pStyle w:val="En-tte"/>
    </w:pPr>
    <w:r>
      <w:t>WRC</w:t>
    </w:r>
    <w:r w:rsidR="006D70B0">
      <w:t>23</w:t>
    </w:r>
    <w:r w:rsidR="00A066F1">
      <w:t>/</w:t>
    </w:r>
    <w:bookmarkStart w:id="43" w:name="OLE_LINK1"/>
    <w:bookmarkStart w:id="44" w:name="OLE_LINK2"/>
    <w:bookmarkStart w:id="45" w:name="OLE_LINK3"/>
    <w:r w:rsidR="00EB55C6">
      <w:t>4781(Add.22)(Add.13)</w:t>
    </w:r>
    <w:bookmarkEnd w:id="43"/>
    <w:bookmarkEnd w:id="44"/>
    <w:bookmarkEnd w:id="4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45226508"/>
    <w:multiLevelType w:val="hybridMultilevel"/>
    <w:tmpl w:val="4A286686"/>
    <w:lvl w:ilvl="0" w:tplc="A19098B2">
      <w:start w:val="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T.U.">
    <w15:presenceInfo w15:providerId="None" w15:userId="I.T.U."/>
  </w15:person>
  <w15:person w15:author="PTB-7">
    <w15:presenceInfo w15:providerId="None" w15:userId="PT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A58E8"/>
    <w:rsid w:val="001C3B5F"/>
    <w:rsid w:val="001D058F"/>
    <w:rsid w:val="002009EA"/>
    <w:rsid w:val="00202756"/>
    <w:rsid w:val="00202CA0"/>
    <w:rsid w:val="00216B6D"/>
    <w:rsid w:val="0022757F"/>
    <w:rsid w:val="00241FA2"/>
    <w:rsid w:val="00242353"/>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64A39"/>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46D88"/>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B089D"/>
    <w:rsid w:val="00AB3E5E"/>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205A"/>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3C81"/>
    <w:rsid w:val="00E45D05"/>
    <w:rsid w:val="00E55816"/>
    <w:rsid w:val="00E55AEF"/>
    <w:rsid w:val="00E976C1"/>
    <w:rsid w:val="00EA12E5"/>
    <w:rsid w:val="00EB54B2"/>
    <w:rsid w:val="00EB55C6"/>
    <w:rsid w:val="00EF1932"/>
    <w:rsid w:val="00EF71B6"/>
    <w:rsid w:val="00F02766"/>
    <w:rsid w:val="00F05BD4"/>
    <w:rsid w:val="00F06473"/>
    <w:rsid w:val="00F320AA"/>
    <w:rsid w:val="00F35A76"/>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48A91D"/>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footnote text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Paragraphedeliste">
    <w:name w:val="List Paragraph"/>
    <w:basedOn w:val="Normal"/>
    <w:uiPriority w:val="34"/>
    <w:qFormat/>
    <w:rsid w:val="00AB089D"/>
    <w:pPr>
      <w:ind w:left="720"/>
      <w:contextualSpacing/>
    </w:pPr>
  </w:style>
  <w:style w:type="character" w:customStyle="1" w:styleId="enumlev1Char">
    <w:name w:val="enumlev1 Char"/>
    <w:basedOn w:val="Policepardfaut"/>
    <w:link w:val="enumlev1"/>
    <w:locked/>
    <w:rsid w:val="00AB089D"/>
    <w:rPr>
      <w:rFonts w:ascii="Times New Roman" w:hAnsi="Times New Roman"/>
      <w:sz w:val="24"/>
      <w:lang w:val="en-GB" w:eastAsia="en-US"/>
    </w:rPr>
  </w:style>
  <w:style w:type="character" w:customStyle="1" w:styleId="NormalaftertitleChar">
    <w:name w:val="Normal after title Char"/>
    <w:basedOn w:val="Policepardfaut"/>
    <w:link w:val="Normalaftertitle"/>
    <w:rsid w:val="00AB089D"/>
    <w:rPr>
      <w:rFonts w:ascii="Times New Roman" w:hAnsi="Times New Roman"/>
      <w:sz w:val="24"/>
      <w:lang w:val="en-GB" w:eastAsia="en-US"/>
    </w:rPr>
  </w:style>
  <w:style w:type="paragraph" w:styleId="Rvision">
    <w:name w:val="Revision"/>
    <w:hidden/>
    <w:uiPriority w:val="99"/>
    <w:semiHidden/>
    <w:rsid w:val="00AB089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R23-WRC23-C-4781!A22-A13!MSW-E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110DAE6-A438-4F16-A9C1-9E25A5AE6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16425118-4E34-4DED-8886-F07F18DCE468}">
  <ds:schemaRefs>
    <ds:schemaRef ds:uri="http://schemas.openxmlformats.org/officeDocument/2006/bibliography"/>
  </ds:schemaRefs>
</ds:datastoreItem>
</file>

<file path=customXml/itemProps4.xml><?xml version="1.0" encoding="utf-8"?>
<ds:datastoreItem xmlns:ds="http://schemas.openxmlformats.org/officeDocument/2006/customXml" ds:itemID="{29BCD79E-4E79-4D84-80C8-D09AABA9344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F4064044-3CDF-41BC-980F-161F5A7F78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5170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R23-WRC23-C-4781!A22-A13!MSW-E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2023-05-30T17:35:00Z</dcterms:created>
  <dcterms:modified xsi:type="dcterms:W3CDTF">2023-05-30T17:35:00Z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